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014A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046014AE" w14:textId="748868AC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46014B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14A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14B0" w14:textId="77777777" w:rsidR="0055375D" w:rsidRPr="0011603A" w:rsidRDefault="00157473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57473">
              <w:rPr>
                <w:b/>
                <w:sz w:val="26"/>
                <w:szCs w:val="26"/>
                <w:lang w:val="en-US"/>
              </w:rPr>
              <w:t>203B_015</w:t>
            </w:r>
          </w:p>
        </w:tc>
      </w:tr>
      <w:tr w:rsidR="0055375D" w:rsidRPr="00C44B8B" w14:paraId="046014B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14B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14B3" w14:textId="77777777" w:rsidR="0055375D" w:rsidRPr="00157473" w:rsidRDefault="002A54D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157473">
              <w:rPr>
                <w:b/>
                <w:sz w:val="26"/>
                <w:szCs w:val="26"/>
                <w:lang w:val="en-US"/>
              </w:rPr>
              <w:t>2076801</w:t>
            </w:r>
            <w:r w:rsidR="0055375D" w:rsidRPr="00157473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259487EA" w14:textId="77777777" w:rsidR="006C4322" w:rsidRDefault="006C4322" w:rsidP="006C432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4E2EF4DF" w14:textId="77777777" w:rsidR="006C4322" w:rsidRPr="0052681C" w:rsidRDefault="006C4322" w:rsidP="006C432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7A74F92F" w14:textId="77777777" w:rsidR="006C4322" w:rsidRPr="0052681C" w:rsidRDefault="006C4322" w:rsidP="006C4322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046014B9" w14:textId="77777777" w:rsidR="0026453A" w:rsidRPr="00697DC5" w:rsidRDefault="0026453A" w:rsidP="0026453A"/>
    <w:p w14:paraId="046014BA" w14:textId="77777777" w:rsidR="0026453A" w:rsidRPr="00697DC5" w:rsidRDefault="0026453A" w:rsidP="0026453A"/>
    <w:p w14:paraId="046014BB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046014BC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16444">
        <w:rPr>
          <w:b/>
          <w:sz w:val="26"/>
          <w:szCs w:val="26"/>
        </w:rPr>
        <w:t>(</w:t>
      </w:r>
      <w:r w:rsidR="002A54D1" w:rsidRPr="0049456A">
        <w:rPr>
          <w:b/>
          <w:sz w:val="26"/>
          <w:szCs w:val="26"/>
        </w:rPr>
        <w:t>Гайка М16</w:t>
      </w:r>
      <w:r w:rsidR="00916444">
        <w:rPr>
          <w:b/>
          <w:sz w:val="26"/>
          <w:szCs w:val="26"/>
        </w:rPr>
        <w:t>)</w:t>
      </w:r>
      <w:r w:rsidR="0049456A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46014BD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46014BE" w14:textId="77777777" w:rsidR="00916444" w:rsidRDefault="00916444" w:rsidP="009164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2AB845C" w14:textId="3450FBD6" w:rsidR="00332A2D" w:rsidRPr="00EB40B4" w:rsidRDefault="00332A2D" w:rsidP="00332A2D">
      <w:pPr>
        <w:pStyle w:val="Style3"/>
        <w:widowControl/>
        <w:spacing w:line="312" w:lineRule="exact"/>
      </w:pPr>
      <w:r w:rsidRPr="00EB40B4">
        <w:t xml:space="preserve">ПАО «МРСК Центра» проводит закупку </w:t>
      </w:r>
      <w:r>
        <w:t xml:space="preserve">метизов </w:t>
      </w:r>
      <w:r w:rsidRPr="00EB40B4">
        <w:t>для производства ремонтных и эксплуатационных работ в 201</w:t>
      </w:r>
      <w:r w:rsidR="00292673">
        <w:t>7</w:t>
      </w:r>
      <w:r w:rsidRPr="00EB40B4">
        <w:t>г.</w:t>
      </w:r>
    </w:p>
    <w:p w14:paraId="690199A8" w14:textId="4429DB1B" w:rsidR="00332A2D" w:rsidRDefault="00332A2D" w:rsidP="00332A2D">
      <w:pPr>
        <w:pStyle w:val="Style3"/>
        <w:widowControl/>
        <w:spacing w:line="312" w:lineRule="exact"/>
      </w:pPr>
      <w:r w:rsidRPr="00EB40B4">
        <w:t>Закупка производится на основании Плана закупок филиала ПАО «МРСК Центра» - «Воронежэнерго» на 201</w:t>
      </w:r>
      <w:r w:rsidR="00292673">
        <w:t>6</w:t>
      </w:r>
      <w:r w:rsidRPr="00EB40B4">
        <w:t xml:space="preserve"> год.</w:t>
      </w:r>
    </w:p>
    <w:p w14:paraId="1D8C1767" w14:textId="19CF4A6E" w:rsidR="006C4322" w:rsidRPr="00EB40B4" w:rsidRDefault="006C4322" w:rsidP="006C4322">
      <w:pPr>
        <w:pStyle w:val="Style3"/>
        <w:widowControl/>
        <w:spacing w:line="317" w:lineRule="exact"/>
      </w:pPr>
      <w:r>
        <w:rPr>
          <w:b/>
          <w:bCs/>
          <w:sz w:val="26"/>
          <w:szCs w:val="26"/>
        </w:rPr>
        <w:t xml:space="preserve"> </w:t>
      </w:r>
      <w:r w:rsidRPr="00EB40B4">
        <w:t xml:space="preserve">Поставщик обеспечивает поставку </w:t>
      </w:r>
      <w:r w:rsidR="00332A2D">
        <w:t>метизов</w:t>
      </w:r>
      <w:r>
        <w:t xml:space="preserve"> </w:t>
      </w:r>
      <w:r w:rsidRPr="00EB40B4">
        <w:t>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226A7F3F" w14:textId="77777777" w:rsidR="006C4322" w:rsidRPr="000E7697" w:rsidRDefault="006C4322" w:rsidP="006C4322">
      <w:pPr>
        <w:pStyle w:val="ad"/>
        <w:tabs>
          <w:tab w:val="left" w:pos="993"/>
        </w:tabs>
        <w:spacing w:line="276" w:lineRule="auto"/>
        <w:ind w:left="1429" w:firstLine="0"/>
        <w:rPr>
          <w:b/>
          <w:bCs/>
          <w:sz w:val="26"/>
          <w:szCs w:val="26"/>
        </w:rPr>
      </w:pPr>
      <w:bookmarkStart w:id="2" w:name="_GoBack"/>
      <w:bookmarkEnd w:id="2"/>
    </w:p>
    <w:p w14:paraId="1489FD6C" w14:textId="77777777" w:rsidR="006C4322" w:rsidRPr="000E7697" w:rsidRDefault="006C4322" w:rsidP="006C4322">
      <w:pPr>
        <w:pStyle w:val="ad"/>
        <w:spacing w:line="276" w:lineRule="auto"/>
        <w:ind w:left="1429" w:firstLine="0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6C4322" w:rsidRPr="00D13E48" w14:paraId="0C50142E" w14:textId="77777777" w:rsidTr="00144CD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BD1C8" w14:textId="77777777" w:rsidR="006C4322" w:rsidRPr="00D13E48" w:rsidRDefault="006C4322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BAC51" w14:textId="77777777" w:rsidR="006C4322" w:rsidRPr="00D13E48" w:rsidRDefault="006C4322" w:rsidP="00144CD3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Авто/жд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E5DEA" w14:textId="77777777" w:rsidR="006C4322" w:rsidRPr="00D13E48" w:rsidRDefault="006C4322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5C695" w14:textId="77777777" w:rsidR="006C4322" w:rsidRPr="00D13E48" w:rsidRDefault="006C4322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6C4322" w:rsidRPr="00D13E48" w14:paraId="175B3539" w14:textId="77777777" w:rsidTr="00144CD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2D836" w14:textId="77777777" w:rsidR="006C4322" w:rsidRPr="00D13E48" w:rsidRDefault="006C4322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95F8" w14:textId="77777777" w:rsidR="006C4322" w:rsidRPr="00D13E48" w:rsidRDefault="006C4322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Авто,ж/д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F26D" w14:textId="77777777" w:rsidR="006C4322" w:rsidRPr="00D13E48" w:rsidRDefault="006C4322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4DA9" w14:textId="77777777" w:rsidR="006C4322" w:rsidRPr="00D13E48" w:rsidRDefault="006C4322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211583AE" w14:textId="77777777" w:rsidR="006C4322" w:rsidRDefault="006C4322" w:rsidP="006C4322">
      <w:pPr>
        <w:pStyle w:val="Style10"/>
        <w:widowControl/>
        <w:spacing w:line="240" w:lineRule="exact"/>
        <w:ind w:left="1429"/>
        <w:jc w:val="both"/>
      </w:pPr>
      <w:r>
        <w:t>*в днях, с момента заключения договора</w:t>
      </w:r>
    </w:p>
    <w:p w14:paraId="30247E34" w14:textId="030A6424" w:rsidR="006C4322" w:rsidRDefault="006C4322" w:rsidP="006C4322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046014BF" w14:textId="77777777" w:rsidR="00916444" w:rsidRDefault="00916444" w:rsidP="0091644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046014C0" w14:textId="77777777" w:rsidR="00916444" w:rsidRDefault="00916444" w:rsidP="009164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46014C1" w14:textId="77777777" w:rsidR="00916444" w:rsidRDefault="00916444" w:rsidP="009164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46014C2" w14:textId="77777777" w:rsidR="00916444" w:rsidRDefault="00916444" w:rsidP="009164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46014C3" w14:textId="77777777" w:rsidR="00916444" w:rsidRDefault="00916444" w:rsidP="009164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46014C4" w14:textId="77777777" w:rsidR="00916444" w:rsidRDefault="00916444" w:rsidP="009164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6014C5" w14:textId="77777777" w:rsidR="00916444" w:rsidRDefault="00916444" w:rsidP="009164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46014C6" w14:textId="77777777" w:rsidR="00916444" w:rsidRDefault="00916444" w:rsidP="009164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46014C7" w14:textId="77777777" w:rsidR="00916444" w:rsidRDefault="00916444" w:rsidP="009164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46014C8" w14:textId="77777777" w:rsidR="00916444" w:rsidRDefault="00916444" w:rsidP="009164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46014C9" w14:textId="4BBF63DF" w:rsidR="00916444" w:rsidRDefault="00916444" w:rsidP="009164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2.2.Участник закупочных процедур на право заключения договор</w:t>
      </w:r>
      <w:r w:rsidR="004E450C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46014CA" w14:textId="77777777" w:rsidR="00916444" w:rsidRDefault="00916444" w:rsidP="009164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046014CB" w14:textId="77777777" w:rsidR="00916444" w:rsidRDefault="00916444" w:rsidP="009164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46014CC" w14:textId="77777777" w:rsidR="00916444" w:rsidRDefault="00916444" w:rsidP="009164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46014CD" w14:textId="77777777" w:rsidR="00916444" w:rsidRDefault="00916444" w:rsidP="009164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46014CE" w14:textId="77777777" w:rsidR="00916444" w:rsidRDefault="00916444" w:rsidP="0091644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46014CF" w14:textId="77777777" w:rsidR="00916444" w:rsidRDefault="00916444" w:rsidP="0091644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46014D0" w14:textId="77777777" w:rsidR="00916444" w:rsidRDefault="00916444" w:rsidP="009164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46014D1" w14:textId="77777777" w:rsidR="00916444" w:rsidRDefault="00916444" w:rsidP="009164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46014D2" w14:textId="77777777" w:rsidR="00916444" w:rsidRDefault="00916444" w:rsidP="009164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046014D3" w14:textId="77777777" w:rsidR="00916444" w:rsidRDefault="00916444" w:rsidP="009164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46014D4" w14:textId="77777777" w:rsidR="00916444" w:rsidRDefault="00916444" w:rsidP="00916444">
      <w:pPr>
        <w:spacing w:line="276" w:lineRule="auto"/>
        <w:rPr>
          <w:sz w:val="24"/>
          <w:szCs w:val="24"/>
        </w:rPr>
      </w:pPr>
    </w:p>
    <w:p w14:paraId="046014D5" w14:textId="77777777" w:rsidR="00916444" w:rsidRDefault="00916444" w:rsidP="009164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46014D6" w14:textId="77777777" w:rsidR="00916444" w:rsidRDefault="00916444" w:rsidP="009164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46014D7" w14:textId="77777777" w:rsidR="00916444" w:rsidRDefault="00916444" w:rsidP="009164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6014D8" w14:textId="77777777" w:rsidR="00916444" w:rsidRDefault="00916444" w:rsidP="009164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46014D9" w14:textId="77777777" w:rsidR="00916444" w:rsidRDefault="00916444" w:rsidP="009164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46014DA" w14:textId="77777777" w:rsidR="00916444" w:rsidRDefault="00916444" w:rsidP="009164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6014DB" w14:textId="77777777" w:rsidR="00916444" w:rsidRDefault="00916444" w:rsidP="009164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046014DC" w14:textId="77777777" w:rsidR="00916444" w:rsidRDefault="00916444" w:rsidP="009164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46014DD" w14:textId="77777777" w:rsidR="00916444" w:rsidRDefault="00916444" w:rsidP="009164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46014DE" w14:textId="77777777" w:rsidR="00916444" w:rsidRDefault="00916444" w:rsidP="009164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46014DF" w14:textId="77777777" w:rsidR="00916444" w:rsidRDefault="00916444" w:rsidP="009164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46014E0" w14:textId="77777777" w:rsidR="00916444" w:rsidRDefault="00916444" w:rsidP="0091644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46014E1" w14:textId="77777777" w:rsidR="00916444" w:rsidRDefault="00916444" w:rsidP="0091644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46014E2" w14:textId="77777777" w:rsidR="00916444" w:rsidRDefault="00916444" w:rsidP="0091644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46014E3" w14:textId="5E1B489F" w:rsidR="00916444" w:rsidRDefault="00916444" w:rsidP="009164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4E450C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46014E4" w14:textId="77777777" w:rsidR="00916444" w:rsidRDefault="00916444" w:rsidP="009164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46014E5" w14:textId="77777777" w:rsidR="00916444" w:rsidRDefault="00916444" w:rsidP="00916444">
      <w:pPr>
        <w:rPr>
          <w:sz w:val="26"/>
          <w:szCs w:val="26"/>
        </w:rPr>
      </w:pPr>
    </w:p>
    <w:p w14:paraId="046014E6" w14:textId="77777777" w:rsidR="00916444" w:rsidRDefault="00916444" w:rsidP="00916444">
      <w:pPr>
        <w:rPr>
          <w:sz w:val="26"/>
          <w:szCs w:val="26"/>
        </w:rPr>
      </w:pPr>
    </w:p>
    <w:p w14:paraId="0458E2C3" w14:textId="77777777" w:rsidR="00AD3BE0" w:rsidRDefault="00AD3BE0" w:rsidP="00AD3BE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60FFF35B" w14:textId="77777777" w:rsidR="00AD3BE0" w:rsidRDefault="00AD3BE0" w:rsidP="00AD3BE0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046014E9" w14:textId="77777777" w:rsidR="008F73A3" w:rsidRPr="00697DC5" w:rsidRDefault="008F73A3" w:rsidP="0091644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EA5FD" w14:textId="77777777" w:rsidR="005F392A" w:rsidRDefault="005F392A">
      <w:r>
        <w:separator/>
      </w:r>
    </w:p>
  </w:endnote>
  <w:endnote w:type="continuationSeparator" w:id="0">
    <w:p w14:paraId="4B29A36C" w14:textId="77777777" w:rsidR="005F392A" w:rsidRDefault="005F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0202A" w14:textId="77777777" w:rsidR="005F392A" w:rsidRDefault="005F392A">
      <w:r>
        <w:separator/>
      </w:r>
    </w:p>
  </w:footnote>
  <w:footnote w:type="continuationSeparator" w:id="0">
    <w:p w14:paraId="50A78648" w14:textId="77777777" w:rsidR="005F392A" w:rsidRDefault="005F3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014EE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46014E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D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5A8D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752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473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840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548B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673"/>
    <w:rsid w:val="00292C67"/>
    <w:rsid w:val="002940AB"/>
    <w:rsid w:val="002941EE"/>
    <w:rsid w:val="00294421"/>
    <w:rsid w:val="002944C8"/>
    <w:rsid w:val="0029460D"/>
    <w:rsid w:val="00294A19"/>
    <w:rsid w:val="002957D5"/>
    <w:rsid w:val="00295B5A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54D1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A2D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F60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D51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456A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50C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7F5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392A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322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794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444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D3A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BE0"/>
    <w:rsid w:val="00AD4DE9"/>
    <w:rsid w:val="00AD52A0"/>
    <w:rsid w:val="00AD5A61"/>
    <w:rsid w:val="00AD7048"/>
    <w:rsid w:val="00AE134E"/>
    <w:rsid w:val="00AE1971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479E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ECC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014AD"/>
  <w15:docId w15:val="{9FB49DCE-7F56-4EC6-ACCD-B43A114A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6C4322"/>
    <w:rPr>
      <w:b/>
      <w:sz w:val="28"/>
    </w:rPr>
  </w:style>
  <w:style w:type="paragraph" w:customStyle="1" w:styleId="Style3">
    <w:name w:val="Style3"/>
    <w:basedOn w:val="a0"/>
    <w:uiPriority w:val="99"/>
    <w:rsid w:val="006C4322"/>
    <w:pPr>
      <w:widowControl w:val="0"/>
      <w:autoSpaceDE w:val="0"/>
      <w:autoSpaceDN w:val="0"/>
      <w:adjustRightInd w:val="0"/>
      <w:spacing w:line="322" w:lineRule="exact"/>
      <w:ind w:firstLine="706"/>
    </w:pPr>
    <w:rPr>
      <w:sz w:val="24"/>
      <w:szCs w:val="24"/>
    </w:rPr>
  </w:style>
  <w:style w:type="character" w:customStyle="1" w:styleId="FontStyle12">
    <w:name w:val="Font Style12"/>
    <w:uiPriority w:val="99"/>
    <w:rsid w:val="006C4322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6C4322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sz w:val="24"/>
      <w:szCs w:val="24"/>
    </w:rPr>
  </w:style>
  <w:style w:type="paragraph" w:customStyle="1" w:styleId="Style10">
    <w:name w:val="Style10"/>
    <w:basedOn w:val="a0"/>
    <w:uiPriority w:val="99"/>
    <w:rsid w:val="006C4322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styleId="af3">
    <w:name w:val="Balloon Text"/>
    <w:basedOn w:val="a0"/>
    <w:link w:val="af4"/>
    <w:semiHidden/>
    <w:unhideWhenUsed/>
    <w:rsid w:val="0029267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292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B298-295D-4D54-A5A9-1457244821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048F2C-9C88-467F-8A9E-9D4F84F9D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8ECF5E-51FD-44AF-B015-5BEE808B4A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C73AA1F-5329-4754-94D8-B6D24F29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5</TotalTime>
  <Pages>1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9</cp:revision>
  <cp:lastPrinted>2016-10-11T07:36:00Z</cp:lastPrinted>
  <dcterms:created xsi:type="dcterms:W3CDTF">2015-10-13T07:49:00Z</dcterms:created>
  <dcterms:modified xsi:type="dcterms:W3CDTF">2016-10-11T07:38:00Z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